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0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GoBack"/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bookmarkEnd w:id="1"/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без учета НДС </w:t>
            </w:r>
            <w:r w:rsidR="007831D2"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BA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НДС </w:t>
            </w: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proofErr w:type="gramStart"/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на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</w:t>
      </w:r>
      <w:proofErr w:type="gramEnd"/>
      <w:r w:rsidRPr="00825881">
        <w:rPr>
          <w:highlight w:val="lightGray"/>
        </w:rPr>
        <w:t xml:space="preserve">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D72BA0" w:rsidRPr="007831D2" w:rsidRDefault="00D72BA0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Сдачу лома и отходов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произвел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 xml:space="preserve">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lastRenderedPageBreak/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Подпись лица,   ответственного  за  проверку  лома  и  отходов 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 w:rsidR="00BA364A" w:rsidRPr="007831D2" w:rsidSect="00926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45" w:rsidRDefault="00FA1145" w:rsidP="00276612">
      <w:pPr>
        <w:spacing w:after="0" w:line="240" w:lineRule="auto"/>
      </w:pPr>
      <w:r>
        <w:separator/>
      </w:r>
    </w:p>
  </w:endnote>
  <w:endnote w:type="continuationSeparator" w:id="0">
    <w:p w:rsidR="00FA1145" w:rsidRDefault="00FA1145" w:rsidP="0027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12" w:rsidRDefault="0027661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12" w:rsidRDefault="0027661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12" w:rsidRDefault="002766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45" w:rsidRDefault="00FA1145" w:rsidP="00276612">
      <w:pPr>
        <w:spacing w:after="0" w:line="240" w:lineRule="auto"/>
      </w:pPr>
      <w:r>
        <w:separator/>
      </w:r>
    </w:p>
  </w:footnote>
  <w:footnote w:type="continuationSeparator" w:id="0">
    <w:p w:rsidR="00FA1145" w:rsidRDefault="00FA1145" w:rsidP="0027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12" w:rsidRDefault="0027661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12" w:rsidRDefault="00FA1145">
    <w:pPr>
      <w:pStyle w:val="ac"/>
    </w:pPr>
    <w:ins w:id="8" w:author="Staff" w:date="2019-08-15T11:00:00Z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  <v:fill opacity=".5"/>
            <v:stroke r:id="rId1" o:title=""/>
            <v:shadow color="#868686"/>
            <v:textpath style="font-family:&quot;Times New Roman&quot;;font-size:1pt;v-text-kern:t" trim="t" fitpath="t" string="РН СТАНДАРТ"/>
            <o:lock v:ext="edit" aspectratio="t"/>
            <w10:wrap anchorx="margin" anchory="margin"/>
          </v:shape>
        </w:pict>
      </w:r>
    </w:ins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12" w:rsidRDefault="0027661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olbGDkhL7RD+YQa2fpn54whNqv8=" w:salt="ptSV+KOd3ka7DMmNV47ET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276612"/>
    <w:rsid w:val="005221D8"/>
    <w:rsid w:val="006660EF"/>
    <w:rsid w:val="0070165C"/>
    <w:rsid w:val="007831D2"/>
    <w:rsid w:val="00902A96"/>
    <w:rsid w:val="0092644E"/>
    <w:rsid w:val="00A10F5A"/>
    <w:rsid w:val="00B2276E"/>
    <w:rsid w:val="00BA364A"/>
    <w:rsid w:val="00C559B8"/>
    <w:rsid w:val="00D72BA0"/>
    <w:rsid w:val="00FA1145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276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76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276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7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2019-08-20T16:14:00Z</dcterms:created>
  <dcterms:modified xsi:type="dcterms:W3CDTF">2019-08-20T16:14:00Z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NLJw4BzHLTtX00002X166m</vt:lpwstr>
  </property>
</Properties>
</file>